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362962" w14:textId="0FBC8621" w:rsidR="00FD2B87" w:rsidRPr="00BD695D" w:rsidDel="00BD695D" w:rsidRDefault="00FD2B87" w:rsidP="00FD2B87">
      <w:pPr>
        <w:pStyle w:val="StileTitolocopertinaInterlineaesatta15pt"/>
        <w:rPr>
          <w:del w:id="0" w:author="Autore"/>
          <w:rFonts w:ascii="Calibri" w:hAnsi="Calibri"/>
          <w:b/>
          <w:sz w:val="32"/>
          <w:rPrChange w:id="1" w:author="Autore">
            <w:rPr>
              <w:del w:id="2" w:author="Autore"/>
              <w:rFonts w:ascii="Calibri" w:hAnsi="Calibri"/>
              <w:b/>
              <w:sz w:val="32"/>
            </w:rPr>
          </w:rPrChange>
        </w:rPr>
      </w:pPr>
      <w:r w:rsidRPr="00DA02BD">
        <w:rPr>
          <w:rFonts w:ascii="Calibri" w:hAnsi="Calibri"/>
          <w:b/>
          <w:sz w:val="32"/>
        </w:rPr>
        <w:t>ALLEGATO</w:t>
      </w:r>
      <w:ins w:id="3" w:author="Autore">
        <w:r w:rsidR="00BD695D">
          <w:rPr>
            <w:rFonts w:ascii="Calibri" w:hAnsi="Calibri"/>
            <w:b/>
            <w:sz w:val="32"/>
          </w:rPr>
          <w:t xml:space="preserve"> 4</w:t>
        </w:r>
      </w:ins>
      <w:r w:rsidRPr="00DA02BD">
        <w:rPr>
          <w:rFonts w:ascii="Calibri" w:hAnsi="Calibri"/>
          <w:b/>
          <w:sz w:val="32"/>
        </w:rPr>
        <w:t xml:space="preserve"> </w:t>
      </w:r>
      <w:ins w:id="4" w:author="Autore">
        <w:del w:id="5" w:author="Autore">
          <w:r w:rsidR="00F95CAE" w:rsidRPr="00BD695D" w:rsidDel="00BD695D">
            <w:rPr>
              <w:rFonts w:ascii="Calibri" w:hAnsi="Calibri"/>
              <w:b/>
              <w:sz w:val="32"/>
            </w:rPr>
            <w:delText xml:space="preserve">4 </w:delText>
          </w:r>
        </w:del>
      </w:ins>
      <w:del w:id="6" w:author="Autore">
        <w:r w:rsidRPr="00BD695D" w:rsidDel="00BD695D">
          <w:rPr>
            <w:rFonts w:ascii="Calibri" w:hAnsi="Calibri"/>
            <w:b/>
            <w:sz w:val="32"/>
          </w:rPr>
          <w:delText xml:space="preserve">___ </w:delText>
        </w:r>
      </w:del>
      <w:ins w:id="7" w:author="Autore">
        <w:del w:id="8" w:author="Autore">
          <w:r w:rsidR="00157EF6" w:rsidRPr="00BD695D" w:rsidDel="00BD695D">
            <w:rPr>
              <w:rFonts w:ascii="Calibri" w:hAnsi="Calibri"/>
              <w:b/>
              <w:sz w:val="32"/>
            </w:rPr>
            <w:delText>3</w:delText>
          </w:r>
        </w:del>
      </w:ins>
    </w:p>
    <w:p w14:paraId="44DE7E8D" w14:textId="21B1A1B3" w:rsidR="00FD2B87" w:rsidRPr="00DA02BD" w:rsidDel="00BD695D" w:rsidRDefault="00FD2B87" w:rsidP="00FD2B87">
      <w:pPr>
        <w:pStyle w:val="StileTitolocopertinaInterlineaesatta15pt"/>
        <w:rPr>
          <w:del w:id="9" w:author="Autore"/>
          <w:rFonts w:ascii="Calibri" w:hAnsi="Calibri"/>
          <w:b/>
          <w:sz w:val="32"/>
        </w:rPr>
      </w:pPr>
    </w:p>
    <w:p w14:paraId="26A9BB12" w14:textId="7CFDFEF9" w:rsidR="00FD2B87" w:rsidRPr="00DA02BD" w:rsidDel="00F95CAE" w:rsidRDefault="00FD2B87" w:rsidP="00FD2B87">
      <w:pPr>
        <w:pStyle w:val="StileTitolocopertinaInterlineaesatta15pt"/>
        <w:rPr>
          <w:del w:id="10" w:author="Autore"/>
          <w:rFonts w:ascii="Calibri" w:hAnsi="Calibri"/>
          <w:b/>
          <w:sz w:val="32"/>
        </w:rPr>
      </w:pPr>
    </w:p>
    <w:p w14:paraId="587A5ED4" w14:textId="77777777" w:rsidR="00FD2B87" w:rsidRPr="00DA02BD" w:rsidRDefault="00FD2B87" w:rsidP="00FD2B87">
      <w:pPr>
        <w:pStyle w:val="StileTitolocopertinaInterlineaesatta15pt"/>
        <w:rPr>
          <w:rFonts w:ascii="Calibri" w:hAnsi="Calibri"/>
          <w:b/>
          <w:sz w:val="32"/>
        </w:rPr>
      </w:pPr>
      <w:r w:rsidRPr="00DA02BD">
        <w:rPr>
          <w:rFonts w:ascii="Calibri" w:hAnsi="Calibri"/>
          <w:b/>
          <w:sz w:val="32"/>
        </w:rPr>
        <w:t>MODELLO DI DICHIARAZIONE DI AVVALIMENTO</w:t>
      </w:r>
    </w:p>
    <w:p w14:paraId="0EA970B2" w14:textId="77777777" w:rsidR="00FE3E21" w:rsidRDefault="00FE3E21" w:rsidP="00FD2B87">
      <w:pPr>
        <w:rPr>
          <w:rFonts w:ascii="Calibri" w:hAnsi="Calibri" w:cs="Trebuchet MS"/>
        </w:rPr>
      </w:pPr>
    </w:p>
    <w:p w14:paraId="15550F3E" w14:textId="46868994" w:rsidR="00FD2B87" w:rsidRPr="00316A61" w:rsidRDefault="00FD2B87" w:rsidP="00FD2B87">
      <w:pPr>
        <w:rPr>
          <w:rFonts w:ascii="Calibri" w:hAnsi="Calibri" w:cs="Trebuchet MS"/>
          <w:i/>
        </w:rPr>
      </w:pPr>
      <w:r w:rsidRPr="00316A61">
        <w:rPr>
          <w:rFonts w:ascii="Calibri" w:hAnsi="Calibri" w:cs="Trebuchet MS"/>
          <w:i/>
        </w:rPr>
        <w:t>(</w:t>
      </w:r>
      <w:r w:rsidRPr="00316A61">
        <w:rPr>
          <w:rFonts w:ascii="Calibri" w:hAnsi="Calibri" w:cs="Trebuchet MS"/>
          <w:b/>
          <w:i/>
          <w:u w:val="single"/>
        </w:rPr>
        <w:t>si ricorda che</w:t>
      </w:r>
      <w:r w:rsidR="00DA02BD">
        <w:rPr>
          <w:rFonts w:ascii="Calibri" w:hAnsi="Calibri" w:cs="Trebuchet MS"/>
          <w:i/>
        </w:rPr>
        <w:t>:</w:t>
      </w:r>
    </w:p>
    <w:p w14:paraId="7B36884C" w14:textId="46136B88" w:rsidR="00FD2B87" w:rsidRPr="0083054B" w:rsidRDefault="00FD2B87" w:rsidP="002641AC">
      <w:pPr>
        <w:pStyle w:val="Paragrafoelenco"/>
        <w:numPr>
          <w:ilvl w:val="0"/>
          <w:numId w:val="3"/>
        </w:numPr>
        <w:tabs>
          <w:tab w:val="left" w:pos="0"/>
        </w:tabs>
        <w:spacing w:before="60" w:after="60"/>
        <w:rPr>
          <w:rFonts w:asciiTheme="minorHAnsi" w:hAnsiTheme="minorHAnsi" w:cstheme="minorHAnsi"/>
        </w:rPr>
      </w:pPr>
      <w:r w:rsidRPr="0083054B">
        <w:rPr>
          <w:rFonts w:ascii="Calibri" w:hAnsi="Calibri" w:cs="Trebuchet MS"/>
          <w:i/>
        </w:rPr>
        <w:t xml:space="preserve">alle dichiarazioni di avvalimento deve </w:t>
      </w:r>
      <w:r w:rsidRPr="0098522E">
        <w:rPr>
          <w:rFonts w:ascii="Calibri" w:hAnsi="Calibri" w:cs="Trebuchet MS"/>
          <w:i/>
        </w:rPr>
        <w:t>essere allegato (e quindi inserito nell’apposita sezione del sistema</w:t>
      </w:r>
      <w:r w:rsidR="0098522E" w:rsidRPr="00DA02BD">
        <w:rPr>
          <w:rFonts w:ascii="Calibri" w:hAnsi="Calibri" w:cs="Trebuchet MS"/>
          <w:i/>
        </w:rPr>
        <w:t xml:space="preserve"> indicata dal Capitolato d’oneri dell’AS</w:t>
      </w:r>
      <w:r w:rsidRPr="0083054B">
        <w:rPr>
          <w:rFonts w:ascii="Calibri" w:hAnsi="Calibri" w:cs="Trebuchet MS"/>
          <w:i/>
        </w:rPr>
        <w:t xml:space="preserve">) ai sensi dell’art. </w:t>
      </w:r>
      <w:r w:rsidR="0018372E" w:rsidRPr="0083054B">
        <w:rPr>
          <w:rFonts w:ascii="Calibri" w:hAnsi="Calibri" w:cs="Trebuchet MS"/>
          <w:i/>
        </w:rPr>
        <w:t>104 del Codice</w:t>
      </w:r>
      <w:r w:rsidR="002641AC" w:rsidRPr="002641AC">
        <w:t xml:space="preserve"> </w:t>
      </w:r>
      <w:r w:rsidR="002641AC" w:rsidRPr="002641AC">
        <w:rPr>
          <w:rFonts w:ascii="Calibri" w:hAnsi="Calibri" w:cs="Trebuchet MS"/>
          <w:i/>
        </w:rPr>
        <w:t xml:space="preserve">e con le modalità indicate nel </w:t>
      </w:r>
      <w:r w:rsidR="002641AC">
        <w:rPr>
          <w:rFonts w:ascii="Calibri" w:hAnsi="Calibri" w:cs="Trebuchet MS"/>
          <w:i/>
        </w:rPr>
        <w:t>capitolato d’oneri</w:t>
      </w:r>
      <w:r w:rsidR="002641AC" w:rsidRPr="002641AC">
        <w:rPr>
          <w:rFonts w:ascii="Calibri" w:hAnsi="Calibri" w:cs="Trebuchet MS"/>
          <w:i/>
        </w:rPr>
        <w:t xml:space="preserve"> di gara,</w:t>
      </w:r>
      <w:r w:rsidR="002641AC">
        <w:rPr>
          <w:rFonts w:ascii="Calibri" w:hAnsi="Calibri" w:cs="Trebuchet MS"/>
          <w:i/>
        </w:rPr>
        <w:t xml:space="preserve"> </w:t>
      </w:r>
      <w:r w:rsidRPr="0083054B">
        <w:rPr>
          <w:rFonts w:ascii="Calibri" w:hAnsi="Calibri" w:cs="Trebuchet MS"/>
          <w:b/>
          <w:i/>
          <w:u w:val="single"/>
        </w:rPr>
        <w:t>originale o copia autentica del contratto</w:t>
      </w:r>
      <w:r w:rsidRPr="0083054B">
        <w:rPr>
          <w:rFonts w:ascii="Calibri" w:hAnsi="Calibri" w:cs="Trebuchet MS"/>
          <w:i/>
        </w:rPr>
        <w:t xml:space="preserve"> in virtù del quale l’impresa ausiliaria si obbliga nei confronti dell’offerente a mettere a disposizione le risorse necessarie per tutta la durata dell’appalto; si ricorda che come prescritto dal Capitolato d’oneri </w:t>
      </w:r>
      <w:r w:rsidRPr="0083054B">
        <w:rPr>
          <w:rFonts w:ascii="Calibri" w:hAnsi="Calibri" w:cs="Trebuchet MS"/>
          <w:b/>
          <w:i/>
          <w:u w:val="single"/>
        </w:rPr>
        <w:t xml:space="preserve">il contratto dovrà riportare, </w:t>
      </w:r>
      <w:r w:rsidR="008C0151" w:rsidRPr="00C020EC">
        <w:rPr>
          <w:rFonts w:ascii="Calibri" w:hAnsi="Calibri" w:cs="Trebuchet MS"/>
          <w:i/>
        </w:rPr>
        <w:t>dettagliata indicazione delle risorse strumentali e umane che l’ausiliario mette a disposizione del concorrente e indicare se l’avvalimento è finalizzato ad acquisire un requisito di partecipazione o a migliorare l’offerta del concorrente, o s</w:t>
      </w:r>
      <w:r w:rsidR="0083054B" w:rsidRPr="00C020EC">
        <w:rPr>
          <w:rFonts w:ascii="Calibri" w:hAnsi="Calibri" w:cs="Trebuchet MS"/>
          <w:i/>
        </w:rPr>
        <w:t>e serve ad entrambe le finalità</w:t>
      </w:r>
      <w:r w:rsidR="0083054B" w:rsidRPr="0083054B">
        <w:rPr>
          <w:rFonts w:asciiTheme="minorHAnsi" w:hAnsiTheme="minorHAnsi" w:cstheme="minorHAnsi"/>
        </w:rPr>
        <w:t>;</w:t>
      </w:r>
    </w:p>
    <w:p w14:paraId="7617D673" w14:textId="77777777" w:rsidR="00FD2B87" w:rsidRDefault="00FD2B87" w:rsidP="0083054B">
      <w:pPr>
        <w:pStyle w:val="Paragrafoelenco"/>
        <w:numPr>
          <w:ilvl w:val="0"/>
          <w:numId w:val="3"/>
        </w:numPr>
        <w:tabs>
          <w:tab w:val="left" w:pos="0"/>
        </w:tabs>
        <w:spacing w:before="60" w:after="60"/>
        <w:rPr>
          <w:rFonts w:ascii="Calibri" w:hAnsi="Calibri" w:cs="Trebuchet MS"/>
          <w:i/>
        </w:rPr>
      </w:pPr>
      <w:r w:rsidRPr="00C8170D">
        <w:rPr>
          <w:rFonts w:ascii="Calibri" w:hAnsi="Calibri" w:cs="Trebuchet MS"/>
          <w:b/>
          <w:i/>
          <w:u w:val="single"/>
        </w:rPr>
        <w:t>l’ausiliaria deve essere un’impresa già ammessa</w:t>
      </w:r>
      <w:r w:rsidR="008C0151">
        <w:rPr>
          <w:rFonts w:ascii="Calibri" w:hAnsi="Calibri" w:cs="Trebuchet MS"/>
          <w:b/>
          <w:i/>
          <w:u w:val="single"/>
        </w:rPr>
        <w:t xml:space="preserve"> </w:t>
      </w:r>
      <w:r w:rsidRPr="00C8170D">
        <w:rPr>
          <w:rFonts w:ascii="Calibri" w:hAnsi="Calibri" w:cs="Trebuchet MS"/>
          <w:b/>
          <w:i/>
          <w:u w:val="single"/>
        </w:rPr>
        <w:t xml:space="preserve">ad una categoria merceologica di </w:t>
      </w:r>
      <w:r w:rsidRPr="008C0151">
        <w:rPr>
          <w:rFonts w:ascii="Calibri" w:hAnsi="Calibri" w:cs="Trebuchet MS"/>
          <w:b/>
          <w:i/>
          <w:u w:val="single"/>
        </w:rPr>
        <w:t>ammissione allo SDA</w:t>
      </w:r>
      <w:r w:rsidR="008C0151" w:rsidRPr="008C0151">
        <w:rPr>
          <w:rFonts w:ascii="Calibri" w:hAnsi="Calibri" w:cs="Trebuchet MS"/>
          <w:b/>
          <w:i/>
          <w:u w:val="single"/>
        </w:rPr>
        <w:t xml:space="preserve"> </w:t>
      </w:r>
      <w:r w:rsidR="008C0151" w:rsidRPr="0083054B">
        <w:rPr>
          <w:rFonts w:ascii="Calibri" w:hAnsi="Calibri" w:cs="Trebuchet MS"/>
          <w:b/>
          <w:i/>
          <w:u w:val="single"/>
        </w:rPr>
        <w:t>o aver richiesto l’ammissione prima della presentazione dell’offerta. Nel caso in cui l’ammissione non sia intervenuta prima della presentazione dell’offerta, dovrà essere allegata la Domanda di Ammissione allo SDA presentata alla Consip</w:t>
      </w:r>
      <w:r w:rsidRPr="008C0151">
        <w:rPr>
          <w:rFonts w:ascii="Calibri" w:hAnsi="Calibri" w:cs="Trebuchet MS"/>
          <w:i/>
        </w:rPr>
        <w:t>.</w:t>
      </w:r>
      <w:r w:rsidRPr="00C8170D">
        <w:rPr>
          <w:rFonts w:ascii="Calibri" w:hAnsi="Calibri" w:cs="Trebuchet MS"/>
          <w:i/>
        </w:rPr>
        <w:t xml:space="preserve"> </w:t>
      </w:r>
    </w:p>
    <w:p w14:paraId="0B8AE9F3" w14:textId="77777777" w:rsidR="0018372E" w:rsidRDefault="0018372E" w:rsidP="0083054B">
      <w:pPr>
        <w:rPr>
          <w:rFonts w:ascii="Calibri" w:hAnsi="Calibri" w:cs="Trebuchet MS"/>
          <w:i/>
        </w:rPr>
      </w:pPr>
    </w:p>
    <w:p w14:paraId="6B3DBF9B" w14:textId="77777777" w:rsidR="00FD2B87" w:rsidRPr="00316A61" w:rsidRDefault="00FD2B87" w:rsidP="00FD2B87">
      <w:pPr>
        <w:rPr>
          <w:rFonts w:ascii="Calibri" w:hAnsi="Calibri"/>
        </w:rPr>
      </w:pPr>
    </w:p>
    <w:p w14:paraId="493CEC1A" w14:textId="528D0605" w:rsidR="00FD2B87" w:rsidRPr="00316A61" w:rsidRDefault="00FD2B87" w:rsidP="00FD2B87">
      <w:pPr>
        <w:rPr>
          <w:rStyle w:val="Grassetto"/>
          <w:rFonts w:ascii="Calibri" w:hAnsi="Calibri"/>
        </w:rPr>
      </w:pPr>
      <w:r w:rsidRPr="00316A61">
        <w:rPr>
          <w:rFonts w:ascii="Calibri" w:hAnsi="Calibri"/>
        </w:rPr>
        <w:br w:type="page"/>
      </w:r>
      <w:r w:rsidRPr="00316A61">
        <w:rPr>
          <w:rStyle w:val="Grassetto"/>
          <w:rFonts w:ascii="Calibri" w:hAnsi="Calibri"/>
        </w:rPr>
        <w:lastRenderedPageBreak/>
        <w:t xml:space="preserve">DICHIARAZIONE DI </w:t>
      </w:r>
      <w:r w:rsidR="00886FE5">
        <w:rPr>
          <w:rStyle w:val="Grassetto"/>
          <w:rFonts w:ascii="Calibri" w:hAnsi="Calibri"/>
        </w:rPr>
        <w:t>AVVALIMENTO</w:t>
      </w:r>
      <w:r w:rsidRPr="00316A61">
        <w:rPr>
          <w:rStyle w:val="Grassetto"/>
          <w:rFonts w:ascii="Calibri" w:hAnsi="Calibri"/>
        </w:rPr>
        <w:t xml:space="preserve"> DELL’IMPRESA AUSILIARIA</w:t>
      </w:r>
    </w:p>
    <w:p w14:paraId="413A901D" w14:textId="77777777" w:rsidR="00FD2B87" w:rsidRPr="00316A61" w:rsidRDefault="00FD2B87" w:rsidP="00FD2B87">
      <w:pPr>
        <w:rPr>
          <w:rFonts w:ascii="Calibri" w:hAnsi="Calibri"/>
        </w:rPr>
      </w:pPr>
    </w:p>
    <w:p w14:paraId="7EB78D3C" w14:textId="77777777" w:rsidR="00FD2B87" w:rsidRPr="00316A61" w:rsidRDefault="00FD2B87" w:rsidP="00FD2B87">
      <w:pPr>
        <w:pStyle w:val="Indirizzo"/>
        <w:rPr>
          <w:rFonts w:ascii="Calibri" w:hAnsi="Calibri"/>
        </w:rPr>
      </w:pPr>
      <w:r w:rsidRPr="00316A61">
        <w:rPr>
          <w:rFonts w:ascii="Calibri" w:hAnsi="Calibri"/>
        </w:rPr>
        <w:t>Spett.le</w:t>
      </w:r>
    </w:p>
    <w:p w14:paraId="62B23BCB" w14:textId="77777777" w:rsidR="00FD2B87" w:rsidRPr="00316A61" w:rsidRDefault="00FD2B87" w:rsidP="00FD2B87">
      <w:pPr>
        <w:pStyle w:val="Indirizzo"/>
        <w:rPr>
          <w:rFonts w:ascii="Calibri" w:hAnsi="Calibri"/>
          <w:b/>
          <w:bCs/>
        </w:rPr>
      </w:pPr>
      <w:r w:rsidRPr="00316A61">
        <w:rPr>
          <w:rFonts w:ascii="Calibri" w:hAnsi="Calibri"/>
          <w:b/>
          <w:bCs/>
        </w:rPr>
        <w:t xml:space="preserve">____________ </w:t>
      </w:r>
    </w:p>
    <w:p w14:paraId="6AACC478" w14:textId="77777777" w:rsidR="00FD2B87" w:rsidRPr="00316A61" w:rsidRDefault="00FD2B87" w:rsidP="00FD2B87">
      <w:pPr>
        <w:pStyle w:val="Indirizzo"/>
        <w:rPr>
          <w:rFonts w:ascii="Calibri" w:hAnsi="Calibri"/>
          <w:b/>
          <w:bCs/>
        </w:rPr>
      </w:pPr>
      <w:r w:rsidRPr="00316A61">
        <w:rPr>
          <w:rFonts w:ascii="Calibri" w:hAnsi="Calibri"/>
          <w:b/>
          <w:bCs/>
        </w:rPr>
        <w:t>&lt;</w:t>
      </w:r>
      <w:r w:rsidRPr="00316A61">
        <w:rPr>
          <w:rFonts w:ascii="Calibri" w:hAnsi="Calibri" w:cs="Arial"/>
          <w:bCs/>
          <w:i/>
          <w:color w:val="0000FF"/>
          <w:kern w:val="32"/>
          <w:szCs w:val="20"/>
        </w:rPr>
        <w:t>stazione appaltante</w:t>
      </w:r>
      <w:r w:rsidRPr="00316A61">
        <w:rPr>
          <w:rFonts w:ascii="Calibri" w:hAnsi="Calibri"/>
          <w:b/>
          <w:bCs/>
        </w:rPr>
        <w:t xml:space="preserve">&gt; </w:t>
      </w:r>
    </w:p>
    <w:p w14:paraId="73765D84" w14:textId="491929C0" w:rsidR="00FD2B87" w:rsidRDefault="00FD2B87" w:rsidP="00DA02BD">
      <w:pPr>
        <w:pStyle w:val="Indirizzo"/>
        <w:rPr>
          <w:rFonts w:ascii="Calibri" w:hAnsi="Calibri"/>
          <w:u w:val="single"/>
        </w:rPr>
      </w:pPr>
    </w:p>
    <w:p w14:paraId="65637633" w14:textId="77777777" w:rsidR="00DA02BD" w:rsidRPr="00316A61" w:rsidRDefault="00DA02BD" w:rsidP="00DA02BD">
      <w:pPr>
        <w:pStyle w:val="Indirizzo"/>
        <w:rPr>
          <w:rFonts w:ascii="Calibri" w:hAnsi="Calibri"/>
          <w:u w:val="single"/>
        </w:rPr>
      </w:pPr>
    </w:p>
    <w:p w14:paraId="1EEE7CE4" w14:textId="77777777" w:rsidR="00FD2B87" w:rsidRPr="00316A61" w:rsidRDefault="00FD2B87" w:rsidP="00FD2B87">
      <w:pPr>
        <w:rPr>
          <w:rFonts w:ascii="Calibri" w:hAnsi="Calibri" w:cs="Trebuchet MS"/>
        </w:rPr>
      </w:pPr>
      <w:r w:rsidRPr="00316A61">
        <w:rPr>
          <w:rFonts w:ascii="Calibri" w:hAnsi="Calibri" w:cs="Trebuchet MS"/>
        </w:rPr>
        <w:t xml:space="preserve">Il sottoscritto____________________ Legale Rappresentante/Procuratore dell’ausiliaria, </w:t>
      </w:r>
      <w:r w:rsidRPr="00316A61">
        <w:rPr>
          <w:rFonts w:ascii="Calibri" w:hAnsi="Calibri"/>
        </w:rPr>
        <w:t xml:space="preserve">avente i poteri necessari per impegnare l’impresa nella presente procedura, </w:t>
      </w:r>
      <w:r w:rsidRPr="00316A61">
        <w:rPr>
          <w:rFonts w:ascii="Calibri" w:hAnsi="Calibri" w:cs="Trebuchet MS"/>
        </w:rPr>
        <w:t xml:space="preserve">con sede legale in Via ________________ Comune ___________________ C.A.P. _______________ </w:t>
      </w:r>
      <w:r>
        <w:rPr>
          <w:rFonts w:ascii="Calibri" w:hAnsi="Calibri" w:cs="Trebuchet MS"/>
        </w:rPr>
        <w:t>CF</w:t>
      </w:r>
      <w:r w:rsidRPr="00316A61">
        <w:rPr>
          <w:rFonts w:ascii="Calibri" w:hAnsi="Calibri" w:cs="Trebuchet MS"/>
        </w:rPr>
        <w:t xml:space="preserve"> n. _______________ P</w:t>
      </w:r>
      <w:r>
        <w:rPr>
          <w:rFonts w:ascii="Calibri" w:hAnsi="Calibri" w:cs="Trebuchet MS"/>
        </w:rPr>
        <w:t>.</w:t>
      </w:r>
      <w:r w:rsidRPr="00316A61">
        <w:rPr>
          <w:rFonts w:ascii="Calibri" w:hAnsi="Calibri" w:cs="Trebuchet MS"/>
        </w:rPr>
        <w:t xml:space="preserve"> I.V.A. n. _______________ Posta Elettronica Certificata _________________, iscritta nel Registro delle Imprese istituito presso la </w:t>
      </w:r>
      <w:r>
        <w:rPr>
          <w:rFonts w:ascii="Calibri" w:hAnsi="Calibri" w:cs="Trebuchet MS"/>
        </w:rPr>
        <w:t xml:space="preserve">CCIAA </w:t>
      </w:r>
      <w:r w:rsidRPr="00316A61">
        <w:rPr>
          <w:rFonts w:ascii="Calibri" w:hAnsi="Calibri" w:cs="Trebuchet MS"/>
        </w:rPr>
        <w:t>______________ al n.</w:t>
      </w:r>
      <w:r>
        <w:rPr>
          <w:rFonts w:ascii="Calibri" w:hAnsi="Calibri" w:cs="Trebuchet MS"/>
        </w:rPr>
        <w:t xml:space="preserve"> </w:t>
      </w:r>
      <w:r w:rsidRPr="00316A61">
        <w:rPr>
          <w:rFonts w:ascii="Calibri" w:hAnsi="Calibri" w:cs="Trebuchet MS"/>
        </w:rPr>
        <w:t>________________ in data _________________</w:t>
      </w:r>
      <w:r w:rsidRPr="00316A61">
        <w:rPr>
          <w:rFonts w:ascii="Calibri" w:hAnsi="Calibri"/>
        </w:rPr>
        <w:t xml:space="preserve"> </w:t>
      </w:r>
    </w:p>
    <w:p w14:paraId="3E39F04C" w14:textId="73EDA39E" w:rsidR="00FD2B87" w:rsidRDefault="00FD2B87" w:rsidP="00FD2B87">
      <w:pPr>
        <w:rPr>
          <w:rFonts w:ascii="Calibri" w:hAnsi="Calibri" w:cs="Trebuchet MS"/>
        </w:rPr>
      </w:pPr>
      <w:r w:rsidRPr="00316A61">
        <w:rPr>
          <w:rFonts w:ascii="Calibri" w:hAnsi="Calibri" w:cs="Trebuchet MS"/>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w:t>
      </w:r>
      <w:r w:rsidR="00DA02BD">
        <w:rPr>
          <w:rFonts w:ascii="Calibri" w:hAnsi="Calibri" w:cs="Trebuchet MS"/>
        </w:rPr>
        <w:t>ncernenti gli appalti pubblici,</w:t>
      </w:r>
    </w:p>
    <w:p w14:paraId="7EAAC820" w14:textId="77777777" w:rsidR="00DA02BD" w:rsidRPr="00316A61" w:rsidRDefault="00DA02BD" w:rsidP="00FD2B87">
      <w:pPr>
        <w:rPr>
          <w:rFonts w:ascii="Calibri" w:hAnsi="Calibri" w:cs="Trebuchet MS"/>
        </w:rPr>
      </w:pPr>
    </w:p>
    <w:p w14:paraId="4FC479A9" w14:textId="78CC6AD5" w:rsidR="00FD2B87" w:rsidRDefault="00FD2B87" w:rsidP="00FD2B87">
      <w:pPr>
        <w:pStyle w:val="Titolo1"/>
        <w:jc w:val="center"/>
        <w:rPr>
          <w:rStyle w:val="Grassetto"/>
          <w:rFonts w:ascii="Calibri" w:hAnsi="Calibri"/>
          <w:b/>
          <w:kern w:val="0"/>
        </w:rPr>
      </w:pPr>
      <w:r w:rsidRPr="00316A61">
        <w:rPr>
          <w:rStyle w:val="Grassetto"/>
          <w:rFonts w:ascii="Calibri" w:hAnsi="Calibri"/>
          <w:b/>
          <w:kern w:val="0"/>
        </w:rPr>
        <w:t>DICHIARA SOTTO LA PROPRIA RESPONSABILITÀ</w:t>
      </w:r>
    </w:p>
    <w:p w14:paraId="552B6D48" w14:textId="77777777" w:rsidR="00DA02BD" w:rsidRPr="00DA02BD" w:rsidRDefault="00DA02BD" w:rsidP="00DA02BD"/>
    <w:p w14:paraId="3F7C315F" w14:textId="1C86F0BE" w:rsidR="00FD2B87" w:rsidRPr="000B6268" w:rsidRDefault="00FD2B87" w:rsidP="000B6268">
      <w:pPr>
        <w:pStyle w:val="Paragrafoelenco"/>
        <w:numPr>
          <w:ilvl w:val="0"/>
          <w:numId w:val="5"/>
        </w:numPr>
        <w:rPr>
          <w:rFonts w:ascii="Calibri" w:hAnsi="Calibri" w:cs="Trebuchet MS"/>
          <w:i/>
        </w:rPr>
      </w:pPr>
      <w:r w:rsidRPr="000B6268">
        <w:rPr>
          <w:rFonts w:ascii="Calibri" w:hAnsi="Calibri" w:cs="Trebuchet MS"/>
        </w:rPr>
        <w:t xml:space="preserve">che l’Impresa è stata ammessa in data ________ al Sistema dinamico della pubblica amministrazione per _________ </w:t>
      </w:r>
      <w:r w:rsidR="006626D0" w:rsidRPr="000B6268">
        <w:rPr>
          <w:rFonts w:ascii="Calibri" w:hAnsi="Calibri" w:cs="Trebuchet MS"/>
        </w:rPr>
        <w:t>&lt;</w:t>
      </w:r>
      <w:r w:rsidR="006626D0" w:rsidRPr="000B6268">
        <w:rPr>
          <w:rFonts w:ascii="Calibri" w:hAnsi="Calibri" w:cs="Trebuchet MS"/>
          <w:i/>
        </w:rPr>
        <w:t xml:space="preserve">In alternativa, nel caso in cui l’impresa ausiliaria abbia </w:t>
      </w:r>
      <w:r w:rsidR="006626D0" w:rsidRPr="000B6268">
        <w:rPr>
          <w:rFonts w:asciiTheme="minorHAnsi" w:hAnsiTheme="minorHAnsi" w:cstheme="minorHAnsi"/>
          <w:i/>
          <w:u w:val="single"/>
        </w:rPr>
        <w:t>presentato la domanda di ammissione ad almeno un Bando SDA</w:t>
      </w:r>
      <w:r w:rsidR="006626D0" w:rsidRPr="000B6268">
        <w:rPr>
          <w:rFonts w:asciiTheme="minorHAnsi" w:hAnsiTheme="minorHAnsi" w:cstheme="minorHAnsi"/>
          <w:i/>
        </w:rPr>
        <w:t>, prima del termine di presentazione dell’offerta fissato nell’AS ma</w:t>
      </w:r>
      <w:r w:rsidR="006626D0" w:rsidRPr="000B6268">
        <w:rPr>
          <w:rFonts w:ascii="Calibri" w:hAnsi="Calibri" w:cs="Trebuchet MS"/>
          <w:i/>
        </w:rPr>
        <w:t xml:space="preserve"> non risulti a tale data ancora ammessa: </w:t>
      </w:r>
      <w:r w:rsidR="006626D0" w:rsidRPr="000B6268">
        <w:rPr>
          <w:rFonts w:ascii="Calibri" w:hAnsi="Calibri" w:cs="Trebuchet MS"/>
        </w:rPr>
        <w:t>pur non essendo ammessa alla data di scadenza di presentazione delle offerte, ha presentato  entro tale termine la domanda di ammissione che allega alla presente dichiarazione&gt;</w:t>
      </w:r>
      <w:r w:rsidR="00DA02BD">
        <w:rPr>
          <w:rFonts w:ascii="Calibri" w:hAnsi="Calibri"/>
        </w:rPr>
        <w:t>;</w:t>
      </w:r>
    </w:p>
    <w:p w14:paraId="1A7ECF59" w14:textId="77777777" w:rsidR="006626D0" w:rsidRDefault="006626D0" w:rsidP="000B6268">
      <w:pPr>
        <w:pStyle w:val="Paragrafoelenco"/>
        <w:numPr>
          <w:ilvl w:val="0"/>
          <w:numId w:val="5"/>
        </w:numPr>
        <w:rPr>
          <w:rFonts w:ascii="Calibri" w:hAnsi="Calibri" w:cs="Calibri"/>
        </w:rPr>
      </w:pPr>
      <w:r w:rsidRPr="00CA37D0">
        <w:rPr>
          <w:rFonts w:ascii="Calibri" w:hAnsi="Calibri" w:cs="Calibri"/>
        </w:rPr>
        <w:t>di obbligarsi, verso il concorrente ______________</w:t>
      </w:r>
      <w:r w:rsidRPr="00CA37D0">
        <w:rPr>
          <w:rFonts w:ascii="Calibri" w:hAnsi="Calibri" w:cs="Calibri"/>
          <w:i/>
        </w:rPr>
        <w:t xml:space="preserve"> (indicare impresa </w:t>
      </w:r>
      <w:proofErr w:type="spellStart"/>
      <w:r w:rsidRPr="00CA37D0">
        <w:rPr>
          <w:rFonts w:ascii="Calibri" w:hAnsi="Calibri" w:cs="Calibri"/>
          <w:i/>
        </w:rPr>
        <w:t>ausiliata</w:t>
      </w:r>
      <w:proofErr w:type="spellEnd"/>
      <w:r w:rsidRPr="00CA37D0">
        <w:rPr>
          <w:rFonts w:ascii="Calibri" w:hAnsi="Calibri" w:cs="Calibri"/>
          <w:i/>
        </w:rPr>
        <w:t>)</w:t>
      </w:r>
      <w:r w:rsidRPr="00CA37D0">
        <w:rPr>
          <w:rFonts w:ascii="Calibri" w:hAnsi="Calibri" w:cs="Calibri"/>
        </w:rPr>
        <w:t xml:space="preserve"> e verso </w:t>
      </w:r>
      <w:r w:rsidR="000B6268" w:rsidRPr="000B6268">
        <w:rPr>
          <w:rFonts w:ascii="Calibri" w:hAnsi="Calibri" w:cs="Calibri"/>
        </w:rPr>
        <w:t>l</w:t>
      </w:r>
      <w:r w:rsidR="000B6268">
        <w:rPr>
          <w:rFonts w:ascii="Calibri" w:hAnsi="Calibri" w:cs="Calibri"/>
        </w:rPr>
        <w:t>’Amministr</w:t>
      </w:r>
      <w:r w:rsidR="000B6268" w:rsidRPr="000B6268">
        <w:rPr>
          <w:rFonts w:ascii="Calibri" w:hAnsi="Calibri" w:cs="Calibri"/>
        </w:rPr>
        <w:t>azione</w:t>
      </w:r>
      <w:r w:rsidR="000B6268">
        <w:rPr>
          <w:rFonts w:ascii="Calibri" w:hAnsi="Calibri" w:cs="Calibri"/>
        </w:rPr>
        <w:t>______________</w:t>
      </w:r>
      <w:r w:rsidRPr="00CA37D0">
        <w:rPr>
          <w:rFonts w:ascii="Calibri" w:hAnsi="Calibri" w:cs="Calibri"/>
        </w:rPr>
        <w:t>, a mettere a disposizione, per tutta la durata dell’appalto, le risorse necessarie di cui è carente il concorrente;</w:t>
      </w:r>
    </w:p>
    <w:p w14:paraId="0DE547E7" w14:textId="77777777" w:rsidR="006626D0" w:rsidRDefault="006626D0" w:rsidP="000B6268">
      <w:pPr>
        <w:pStyle w:val="Paragrafoelenco"/>
        <w:numPr>
          <w:ilvl w:val="0"/>
          <w:numId w:val="5"/>
        </w:numPr>
        <w:rPr>
          <w:rFonts w:ascii="Calibri" w:hAnsi="Calibri" w:cs="Calibri"/>
        </w:rPr>
      </w:pPr>
      <w:r>
        <w:rPr>
          <w:rFonts w:ascii="Calibri" w:hAnsi="Calibri" w:cs="Calibri"/>
          <w:i/>
        </w:rPr>
        <w:t xml:space="preserve">[Eventuale, </w:t>
      </w:r>
      <w:r w:rsidRPr="006264C4">
        <w:rPr>
          <w:rFonts w:ascii="Calibri" w:hAnsi="Calibri" w:cs="Calibri"/>
          <w:i/>
        </w:rPr>
        <w:t xml:space="preserve">compilare </w:t>
      </w:r>
      <w:r w:rsidRPr="002C6A81">
        <w:rPr>
          <w:rFonts w:ascii="Calibri" w:hAnsi="Calibri" w:cs="Calibri"/>
          <w:i/>
        </w:rPr>
        <w:t>nel caso di avvalimento finalizzato a</w:t>
      </w:r>
      <w:r w:rsidRPr="006264C4">
        <w:rPr>
          <w:rFonts w:ascii="Calibri" w:hAnsi="Calibri" w:cs="Calibri"/>
          <w:i/>
        </w:rPr>
        <w:t xml:space="preserve"> </w:t>
      </w:r>
      <w:r w:rsidRPr="002C6A81">
        <w:rPr>
          <w:rFonts w:ascii="Calibri" w:hAnsi="Calibri" w:cs="Calibri"/>
          <w:i/>
        </w:rPr>
        <w:t>migliorare l’offerta:</w:t>
      </w:r>
      <w:r>
        <w:rPr>
          <w:rFonts w:ascii="Calibri" w:hAnsi="Calibri" w:cs="Calibri"/>
        </w:rPr>
        <w:t xml:space="preserve"> </w:t>
      </w:r>
      <w:r w:rsidRPr="00C90D60">
        <w:rPr>
          <w:rFonts w:ascii="Calibri" w:hAnsi="Calibri" w:cs="Calibri"/>
        </w:rPr>
        <w:t>di non partecipare alla gara</w:t>
      </w:r>
      <w:r>
        <w:rPr>
          <w:rFonts w:ascii="Calibri" w:hAnsi="Calibri" w:cs="Calibri"/>
        </w:rPr>
        <w:t xml:space="preserve"> </w:t>
      </w:r>
      <w:r w:rsidRPr="006F274B">
        <w:rPr>
          <w:rFonts w:asciiTheme="minorHAnsi" w:hAnsiTheme="minorHAnsi" w:cs="Calibri"/>
          <w:bCs/>
          <w:i/>
          <w:iCs/>
          <w:color w:val="0033CC"/>
        </w:rPr>
        <w:t>&lt;</w:t>
      </w:r>
      <w:r>
        <w:rPr>
          <w:rFonts w:asciiTheme="minorHAnsi" w:hAnsiTheme="minorHAnsi" w:cs="Calibri"/>
          <w:bCs/>
          <w:i/>
          <w:iCs/>
          <w:color w:val="0033CC"/>
        </w:rPr>
        <w:t xml:space="preserve"> </w:t>
      </w:r>
      <w:r w:rsidR="000B6268">
        <w:rPr>
          <w:rFonts w:asciiTheme="minorHAnsi" w:hAnsiTheme="minorHAnsi" w:cs="Calibri"/>
          <w:bCs/>
          <w:i/>
          <w:iCs/>
          <w:color w:val="0033CC"/>
        </w:rPr>
        <w:t>eventuale</w:t>
      </w:r>
      <w:r>
        <w:rPr>
          <w:rFonts w:asciiTheme="minorHAnsi" w:hAnsiTheme="minorHAnsi" w:cs="Calibri"/>
          <w:bCs/>
          <w:i/>
          <w:iCs/>
          <w:color w:val="0033CC"/>
        </w:rPr>
        <w:t xml:space="preserve">: </w:t>
      </w:r>
      <w:r w:rsidRPr="006F274B">
        <w:rPr>
          <w:rFonts w:asciiTheme="minorHAnsi" w:hAnsiTheme="minorHAnsi" w:cs="Calibri"/>
          <w:bCs/>
          <w:i/>
          <w:iCs/>
          <w:color w:val="0033CC"/>
        </w:rPr>
        <w:t xml:space="preserve">in caso di suddivisione </w:t>
      </w:r>
      <w:r>
        <w:rPr>
          <w:rFonts w:asciiTheme="minorHAnsi" w:hAnsiTheme="minorHAnsi" w:cs="Calibri"/>
          <w:bCs/>
          <w:i/>
          <w:iCs/>
          <w:color w:val="0033CC"/>
        </w:rPr>
        <w:t>i</w:t>
      </w:r>
      <w:r w:rsidR="000B6268">
        <w:rPr>
          <w:rFonts w:asciiTheme="minorHAnsi" w:hAnsiTheme="minorHAnsi" w:cs="Calibri"/>
          <w:bCs/>
          <w:i/>
          <w:iCs/>
          <w:color w:val="0033CC"/>
        </w:rPr>
        <w:t>n</w:t>
      </w:r>
      <w:r w:rsidRPr="006F274B">
        <w:rPr>
          <w:rFonts w:asciiTheme="minorHAnsi" w:hAnsiTheme="minorHAnsi" w:cs="Calibri"/>
          <w:bCs/>
          <w:i/>
          <w:iCs/>
          <w:color w:val="0033CC"/>
        </w:rPr>
        <w:t xml:space="preserve"> lotti sostituire con</w:t>
      </w:r>
      <w:r>
        <w:rPr>
          <w:rFonts w:asciiTheme="minorHAnsi" w:hAnsiTheme="minorHAnsi" w:cs="Calibri"/>
          <w:iCs/>
          <w:szCs w:val="18"/>
        </w:rPr>
        <w:t xml:space="preserve">: al/i lotto/i in cui mette a disposizione le risorse alla/e </w:t>
      </w:r>
      <w:proofErr w:type="spellStart"/>
      <w:r>
        <w:rPr>
          <w:rFonts w:asciiTheme="minorHAnsi" w:hAnsiTheme="minorHAnsi" w:cs="Calibri"/>
          <w:iCs/>
          <w:szCs w:val="18"/>
        </w:rPr>
        <w:t>ausiliata</w:t>
      </w:r>
      <w:proofErr w:type="spellEnd"/>
      <w:r>
        <w:rPr>
          <w:rFonts w:asciiTheme="minorHAnsi" w:hAnsiTheme="minorHAnsi" w:cs="Calibri"/>
          <w:iCs/>
          <w:szCs w:val="18"/>
        </w:rPr>
        <w:t>/e &gt;</w:t>
      </w:r>
      <w:r w:rsidRPr="00BE1CF4">
        <w:rPr>
          <w:rFonts w:asciiTheme="minorHAnsi" w:hAnsiTheme="minorHAnsi" w:cs="Calibri"/>
          <w:iCs/>
          <w:szCs w:val="18"/>
        </w:rPr>
        <w:t xml:space="preserve"> </w:t>
      </w:r>
      <w:r w:rsidRPr="00C90D60">
        <w:rPr>
          <w:rFonts w:ascii="Calibri" w:hAnsi="Calibri" w:cs="Calibri"/>
        </w:rPr>
        <w:t>in proprio o come associata o consorziata;</w:t>
      </w:r>
      <w:r>
        <w:rPr>
          <w:rFonts w:ascii="Calibri" w:hAnsi="Calibri" w:cs="Calibri"/>
        </w:rPr>
        <w:t>]</w:t>
      </w:r>
    </w:p>
    <w:p w14:paraId="199AF780" w14:textId="418DE388" w:rsidR="0000063E" w:rsidRDefault="006626D0" w:rsidP="000B6268">
      <w:pPr>
        <w:pStyle w:val="Paragrafoelenco"/>
        <w:numPr>
          <w:ilvl w:val="0"/>
          <w:numId w:val="5"/>
        </w:numPr>
        <w:rPr>
          <w:rFonts w:asciiTheme="minorHAnsi" w:hAnsiTheme="minorHAnsi" w:cs="Calibri"/>
        </w:rPr>
      </w:pPr>
      <w:r w:rsidRPr="002C6A81">
        <w:rPr>
          <w:rFonts w:asciiTheme="minorHAnsi" w:hAnsiTheme="minorHAnsi" w:cs="Calibri"/>
          <w:bCs/>
          <w:i/>
          <w:iCs/>
          <w:color w:val="0033CC"/>
        </w:rPr>
        <w:t>&lt;per</w:t>
      </w:r>
      <w:r w:rsidR="0000063E">
        <w:rPr>
          <w:rFonts w:asciiTheme="minorHAnsi" w:hAnsiTheme="minorHAnsi" w:cs="Calibri"/>
          <w:bCs/>
          <w:i/>
          <w:iCs/>
          <w:color w:val="0033CC"/>
        </w:rPr>
        <w:t xml:space="preserve"> la categoria merceologica servizio di ossigenoterapia domiciliare ove l’avvalimento abbia ad oggetto il requisito di idoneità inerente </w:t>
      </w:r>
      <w:r w:rsidR="0000063E" w:rsidRPr="00DA02BD">
        <w:rPr>
          <w:rFonts w:asciiTheme="minorHAnsi" w:hAnsiTheme="minorHAnsi" w:cs="Calibri"/>
          <w:bCs/>
          <w:i/>
          <w:iCs/>
          <w:color w:val="0033CC"/>
        </w:rPr>
        <w:t xml:space="preserve">l’autorizzazione alla produzione (art. 50 e ss. del </w:t>
      </w:r>
      <w:proofErr w:type="spellStart"/>
      <w:proofErr w:type="gramStart"/>
      <w:r w:rsidR="0000063E" w:rsidRPr="00DA02BD">
        <w:rPr>
          <w:rFonts w:asciiTheme="minorHAnsi" w:hAnsiTheme="minorHAnsi" w:cs="Calibri"/>
          <w:bCs/>
          <w:i/>
          <w:iCs/>
          <w:color w:val="0033CC"/>
        </w:rPr>
        <w:t>D.Lgs</w:t>
      </w:r>
      <w:proofErr w:type="gramEnd"/>
      <w:r w:rsidR="0000063E" w:rsidRPr="00DA02BD">
        <w:rPr>
          <w:rFonts w:asciiTheme="minorHAnsi" w:hAnsiTheme="minorHAnsi" w:cs="Calibri"/>
          <w:bCs/>
          <w:i/>
          <w:iCs/>
          <w:color w:val="0033CC"/>
        </w:rPr>
        <w:t>.</w:t>
      </w:r>
      <w:proofErr w:type="spellEnd"/>
      <w:r w:rsidR="0000063E" w:rsidRPr="00DA02BD">
        <w:rPr>
          <w:rFonts w:asciiTheme="minorHAnsi" w:hAnsiTheme="minorHAnsi" w:cs="Calibri"/>
          <w:bCs/>
          <w:i/>
          <w:iCs/>
          <w:color w:val="0033CC"/>
        </w:rPr>
        <w:t xml:space="preserve"> 219/2006) o, in alternativa, l’autorizzazione/i alla distribuzione </w:t>
      </w:r>
      <w:r w:rsidR="0000063E">
        <w:rPr>
          <w:rFonts w:asciiTheme="minorHAnsi" w:hAnsiTheme="minorHAnsi" w:cs="Calibri"/>
          <w:bCs/>
          <w:i/>
          <w:iCs/>
          <w:color w:val="0033CC"/>
        </w:rPr>
        <w:t>di cui al par. 3.2 del Capitolato d’Oneri Istitutivo</w:t>
      </w:r>
      <w:r w:rsidRPr="002C6A81">
        <w:rPr>
          <w:rFonts w:asciiTheme="minorHAnsi" w:hAnsiTheme="minorHAnsi" w:cs="Calibri"/>
          <w:bCs/>
          <w:i/>
          <w:iCs/>
          <w:color w:val="0033CC"/>
        </w:rPr>
        <w:t xml:space="preserve"> </w:t>
      </w:r>
      <w:r>
        <w:rPr>
          <w:rFonts w:ascii="Calibri" w:hAnsi="Calibri" w:cs="Calibri"/>
        </w:rPr>
        <w:t>[</w:t>
      </w:r>
      <w:r>
        <w:rPr>
          <w:rFonts w:ascii="Calibri" w:hAnsi="Calibri" w:cs="Calibri"/>
          <w:i/>
        </w:rPr>
        <w:t xml:space="preserve">Eventuale: </w:t>
      </w:r>
      <w:r>
        <w:rPr>
          <w:rFonts w:ascii="Calibri" w:hAnsi="Calibri" w:cs="Calibri"/>
        </w:rPr>
        <w:t>di impegnarsi ad eseguire</w:t>
      </w:r>
      <w:r w:rsidRPr="002C6A81">
        <w:rPr>
          <w:rFonts w:ascii="Calibri" w:hAnsi="Calibri" w:cs="Calibri"/>
        </w:rPr>
        <w:t xml:space="preserve"> direttam</w:t>
      </w:r>
      <w:r>
        <w:rPr>
          <w:rFonts w:ascii="Calibri" w:hAnsi="Calibri" w:cs="Calibri"/>
        </w:rPr>
        <w:t>ente la prestazione per cui è</w:t>
      </w:r>
      <w:r w:rsidRPr="002C6A81">
        <w:rPr>
          <w:rFonts w:ascii="Calibri" w:hAnsi="Calibri" w:cs="Calibri"/>
        </w:rPr>
        <w:t xml:space="preserve"> </w:t>
      </w:r>
      <w:r w:rsidRPr="00FA2B92">
        <w:rPr>
          <w:rFonts w:ascii="Calibri" w:hAnsi="Calibri" w:cs="Calibri"/>
        </w:rPr>
        <w:t>richiesto</w:t>
      </w:r>
      <w:r>
        <w:rPr>
          <w:rFonts w:ascii="Calibri" w:hAnsi="Calibri" w:cs="Calibri"/>
        </w:rPr>
        <w:t xml:space="preserve"> il</w:t>
      </w:r>
      <w:r w:rsidRPr="001405B9">
        <w:rPr>
          <w:rFonts w:ascii="Calibri" w:hAnsi="Calibri" w:cs="Calibri"/>
        </w:rPr>
        <w:t xml:space="preserve"> </w:t>
      </w:r>
      <w:r>
        <w:rPr>
          <w:rFonts w:ascii="Calibri" w:hAnsi="Calibri" w:cs="Calibri"/>
        </w:rPr>
        <w:t xml:space="preserve">requisito di cui al par. </w:t>
      </w:r>
      <w:r w:rsidR="00636AC3">
        <w:rPr>
          <w:rFonts w:ascii="Calibri" w:hAnsi="Calibri" w:cs="Calibri"/>
        </w:rPr>
        <w:t>3</w:t>
      </w:r>
      <w:r>
        <w:rPr>
          <w:rFonts w:ascii="Calibri" w:hAnsi="Calibri" w:cs="Calibri"/>
        </w:rPr>
        <w:t>.</w:t>
      </w:r>
      <w:r w:rsidR="00636AC3">
        <w:rPr>
          <w:rFonts w:ascii="Calibri" w:hAnsi="Calibri" w:cs="Calibri"/>
        </w:rPr>
        <w:t>2 del Capitolato d’Oneri Istitutivo</w:t>
      </w:r>
      <w:r w:rsidRPr="001405B9">
        <w:rPr>
          <w:rFonts w:asciiTheme="minorHAnsi" w:hAnsiTheme="minorHAnsi" w:cs="Calibri"/>
        </w:rPr>
        <w:t>.</w:t>
      </w:r>
      <w:r>
        <w:rPr>
          <w:rFonts w:asciiTheme="minorHAnsi" w:hAnsiTheme="minorHAnsi" w:cs="Calibri"/>
        </w:rPr>
        <w:t>]</w:t>
      </w:r>
    </w:p>
    <w:p w14:paraId="6DE481A6" w14:textId="532EAE91" w:rsidR="00FD2B87" w:rsidRDefault="00FD2B87" w:rsidP="000B6268">
      <w:pPr>
        <w:pStyle w:val="Paragrafoelenco"/>
        <w:numPr>
          <w:ilvl w:val="0"/>
          <w:numId w:val="5"/>
        </w:numPr>
        <w:rPr>
          <w:rFonts w:ascii="Calibri" w:hAnsi="Calibri" w:cs="Trebuchet MS"/>
        </w:rPr>
      </w:pPr>
      <w:r>
        <w:rPr>
          <w:rFonts w:ascii="Calibri" w:hAnsi="Calibri" w:cs="Trebuchet MS"/>
        </w:rPr>
        <w:t>d</w:t>
      </w:r>
      <w:r w:rsidRPr="00316A61">
        <w:rPr>
          <w:rFonts w:ascii="Calibri" w:hAnsi="Calibri" w:cs="Trebuchet MS"/>
        </w:rPr>
        <w:t>i essere informato, ai sensi e per gli effetti dell’art. 13</w:t>
      </w:r>
      <w:r>
        <w:rPr>
          <w:rFonts w:ascii="Calibri" w:hAnsi="Calibri" w:cs="Trebuchet MS"/>
        </w:rPr>
        <w:t xml:space="preserve"> </w:t>
      </w:r>
      <w:r w:rsidRPr="001C467E">
        <w:rPr>
          <w:rFonts w:ascii="Calibri" w:hAnsi="Calibri" w:cs="Trebuchet MS"/>
        </w:rPr>
        <w:t xml:space="preserve">del </w:t>
      </w:r>
      <w:r w:rsidRPr="001C467E">
        <w:rPr>
          <w:rFonts w:ascii="Calibri" w:hAnsi="Calibri"/>
          <w:lang w:eastAsia="ar-SA"/>
        </w:rPr>
        <w:t>Regolamento UE n. 2016/679</w:t>
      </w:r>
      <w:r w:rsidRPr="001C467E">
        <w:rPr>
          <w:rFonts w:ascii="Calibri" w:hAnsi="Calibri" w:cs="Trebuchet MS"/>
        </w:rPr>
        <w:t>, che</w:t>
      </w:r>
      <w:r w:rsidRPr="00316A61">
        <w:rPr>
          <w:rFonts w:ascii="Calibri" w:hAnsi="Calibri" w:cs="Trebuchet MS"/>
        </w:rPr>
        <w:t xml:space="preserve"> i dati personali raccolti saranno trattati, anche con strumenti informatici, nel rispetto della disciplina dettata dal D. </w:t>
      </w:r>
      <w:proofErr w:type="spellStart"/>
      <w:r w:rsidRPr="00316A61">
        <w:rPr>
          <w:rFonts w:ascii="Calibri" w:hAnsi="Calibri" w:cs="Trebuchet MS"/>
        </w:rPr>
        <w:t>Lgs</w:t>
      </w:r>
      <w:proofErr w:type="spellEnd"/>
      <w:r w:rsidRPr="00316A61">
        <w:rPr>
          <w:rFonts w:ascii="Calibri" w:hAnsi="Calibri" w:cs="Trebuchet MS"/>
        </w:rPr>
        <w:t xml:space="preserve">. 30.06.2003, n. 196 (Codice in materia di protezione dei dati personali), ed esclusivamente nell'ambito del procedimento per il quale la presente dichiarazione viene resa, anche in virtù di quanto espressamente specificato nel </w:t>
      </w:r>
      <w:r w:rsidRPr="00316A61">
        <w:rPr>
          <w:rFonts w:ascii="Calibri" w:hAnsi="Calibri" w:cs="Trebuchet MS"/>
        </w:rPr>
        <w:lastRenderedPageBreak/>
        <w:t>Capitolato d’Oneri relativo alla presente iniziativa che qui si in</w:t>
      </w:r>
      <w:r w:rsidR="00DA02BD">
        <w:rPr>
          <w:rFonts w:ascii="Calibri" w:hAnsi="Calibri" w:cs="Trebuchet MS"/>
        </w:rPr>
        <w:t>tende integralmente trascritto.</w:t>
      </w:r>
    </w:p>
    <w:p w14:paraId="406534C8" w14:textId="77777777" w:rsidR="00DA02BD" w:rsidRPr="00DA02BD" w:rsidRDefault="00DA02BD" w:rsidP="00DA02BD">
      <w:pPr>
        <w:ind w:left="360"/>
        <w:rPr>
          <w:rFonts w:ascii="Calibri" w:hAnsi="Calibri" w:cs="Trebuchet MS"/>
        </w:rPr>
      </w:pPr>
    </w:p>
    <w:p w14:paraId="520DF2DE" w14:textId="77777777" w:rsidR="00FD2B87" w:rsidRPr="00316A61" w:rsidRDefault="00FD2B87" w:rsidP="00FD2B87">
      <w:pPr>
        <w:rPr>
          <w:rFonts w:ascii="Calibri" w:hAnsi="Calibri" w:cs="Trebuchet MS"/>
        </w:rPr>
      </w:pPr>
      <w:r w:rsidRPr="00316A61">
        <w:rPr>
          <w:rFonts w:ascii="Calibri" w:hAnsi="Calibri" w:cs="Trebuchet MS"/>
        </w:rPr>
        <w:t>______, li _________________</w:t>
      </w:r>
    </w:p>
    <w:p w14:paraId="7C2B1F43" w14:textId="77777777" w:rsidR="00FD2B87" w:rsidRPr="00316A61" w:rsidRDefault="00FD2B87" w:rsidP="00FD2B87">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 xml:space="preserve">    Firma</w:t>
      </w:r>
    </w:p>
    <w:p w14:paraId="1D5B4DC5" w14:textId="77777777" w:rsidR="00FD2B87" w:rsidRPr="00316A61" w:rsidRDefault="00FD2B87" w:rsidP="00FD2B87">
      <w:pPr>
        <w:ind w:left="3545"/>
        <w:rPr>
          <w:rFonts w:ascii="Calibri" w:hAnsi="Calibri"/>
        </w:rPr>
      </w:pPr>
      <w:r w:rsidRPr="00316A61">
        <w:rPr>
          <w:rFonts w:ascii="Calibri" w:hAnsi="Calibri"/>
        </w:rPr>
        <w:t xml:space="preserve"> _______________</w:t>
      </w:r>
    </w:p>
    <w:p w14:paraId="52C33EEE" w14:textId="77777777" w:rsidR="00FD2B87" w:rsidRPr="00C6051F" w:rsidRDefault="00FD2B87" w:rsidP="00FD2B87">
      <w:pPr>
        <w:ind w:left="3545"/>
        <w:rPr>
          <w:rFonts w:ascii="Calibri" w:hAnsi="Calibri"/>
        </w:rPr>
      </w:pPr>
      <w:r w:rsidRPr="00316A61">
        <w:rPr>
          <w:rFonts w:ascii="Calibri" w:hAnsi="Calibri"/>
        </w:rPr>
        <w:t>(firmato digitalmente dall’Impresa ausiliaria)</w:t>
      </w:r>
    </w:p>
    <w:p w14:paraId="4800512C" w14:textId="77777777" w:rsidR="001105D3" w:rsidRDefault="001105D3" w:rsidP="00C856BF">
      <w:pPr>
        <w:pStyle w:val="StileTitolocopertinaInterlineaesatta15pt"/>
      </w:pPr>
    </w:p>
    <w:sectPr w:rsidR="001105D3" w:rsidSect="00621002">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618EF5" w14:textId="77777777" w:rsidR="00B44AED" w:rsidRDefault="00B44AED" w:rsidP="00621002">
      <w:pPr>
        <w:spacing w:line="240" w:lineRule="auto"/>
      </w:pPr>
      <w:r>
        <w:separator/>
      </w:r>
    </w:p>
  </w:endnote>
  <w:endnote w:type="continuationSeparator" w:id="0">
    <w:p w14:paraId="49E013EC" w14:textId="77777777" w:rsidR="00B44AED" w:rsidRDefault="00B44AED"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3CC54" w14:textId="77777777" w:rsidR="009974B1" w:rsidRDefault="009974B1">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047D6" w14:textId="14B2BD05" w:rsidR="00771836" w:rsidRPr="00E81DA4" w:rsidRDefault="004E32DF" w:rsidP="00E81DA4">
    <w:pPr>
      <w:pStyle w:val="Pidipagina"/>
    </w:pPr>
    <w:r w:rsidRPr="00E81DA4">
      <w:t xml:space="preserve">Appalto specifico per </w:t>
    </w:r>
    <w:ins w:id="11" w:author="Autore">
      <w:r w:rsidR="009974B1">
        <w:t xml:space="preserve">la </w:t>
      </w:r>
      <w:bookmarkStart w:id="12" w:name="_GoBack"/>
      <w:bookmarkEnd w:id="12"/>
      <w:r w:rsidR="009974B1" w:rsidRPr="009974B1">
        <w:t xml:space="preserve">fornitura  di ausili per disabili di cui all’elenco 2b dell’allegato 5 al DPCM 12.01.2017 </w:t>
      </w:r>
    </w:ins>
    <w:del w:id="13" w:author="Autore">
      <w:r w:rsidRPr="00E81DA4" w:rsidDel="009974B1">
        <w:delText>__________</w:delText>
      </w:r>
      <w:r w:rsidRPr="00E81DA4" w:rsidDel="009974B1">
        <w:rPr>
          <w:rStyle w:val="CorsivobluCarattere"/>
          <w:rFonts w:asciiTheme="minorHAnsi" w:hAnsiTheme="minorHAnsi" w:cstheme="minorHAnsi"/>
          <w:sz w:val="16"/>
          <w:szCs w:val="16"/>
        </w:rPr>
        <w:delText xml:space="preserve"> &lt;specificare titolo gara&gt;</w:delText>
      </w:r>
    </w:del>
    <w:r w:rsidRPr="00E81DA4">
      <w:rPr>
        <w:rStyle w:val="CorsivobluCarattere"/>
        <w:rFonts w:asciiTheme="minorHAnsi" w:hAnsiTheme="minorHAnsi" w:cstheme="minorHAnsi"/>
        <w:sz w:val="16"/>
        <w:szCs w:val="16"/>
      </w:rPr>
      <w:t xml:space="preserve"> </w:t>
    </w:r>
    <w:r w:rsidRPr="00E81DA4">
      <w:t xml:space="preserve">nell’ambito dello SDA </w:t>
    </w:r>
    <w:r w:rsidR="00FE3E21" w:rsidRPr="00E81DA4">
      <w:t>per la fornitura di beni e servizi per la Sanità</w:t>
    </w:r>
  </w:p>
  <w:p w14:paraId="48D0EA6E" w14:textId="14DEF22B" w:rsidR="006D18E9" w:rsidRPr="00E61F48" w:rsidRDefault="004E32DF" w:rsidP="00E81DA4">
    <w:pPr>
      <w:pStyle w:val="Pidipagina"/>
    </w:pPr>
    <w:r w:rsidRPr="00E61F48">
      <w:t xml:space="preserve">Allegato </w:t>
    </w:r>
    <w:ins w:id="14" w:author="Autore">
      <w:r w:rsidR="009974B1">
        <w:t>4</w:t>
      </w:r>
    </w:ins>
    <w:del w:id="15" w:author="Autore">
      <w:r w:rsidRPr="00E61F48" w:rsidDel="009974B1">
        <w:delText>____ –</w:delText>
      </w:r>
    </w:del>
    <w:ins w:id="16" w:author="Autore">
      <w:r w:rsidR="009974B1">
        <w:t xml:space="preserve"> </w:t>
      </w:r>
    </w:ins>
    <w:r w:rsidRPr="00E61F48">
      <w:t xml:space="preserve"> Modello di dichiarazione di avvalimento</w:t>
    </w:r>
  </w:p>
  <w:p w14:paraId="11BE6A63" w14:textId="77777777" w:rsidR="00366EDD" w:rsidRPr="00C6051F" w:rsidRDefault="00B44AED" w:rsidP="00E81DA4">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E31AC" w14:textId="77777777" w:rsidR="009974B1" w:rsidRDefault="009974B1">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29E47F" w14:textId="77777777" w:rsidR="00B44AED" w:rsidRDefault="00B44AED" w:rsidP="00621002">
      <w:pPr>
        <w:spacing w:line="240" w:lineRule="auto"/>
      </w:pPr>
      <w:r>
        <w:separator/>
      </w:r>
    </w:p>
  </w:footnote>
  <w:footnote w:type="continuationSeparator" w:id="0">
    <w:p w14:paraId="0BB2A601" w14:textId="77777777" w:rsidR="00B44AED" w:rsidRDefault="00B44AED"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E5316" w14:textId="77777777" w:rsidR="009974B1" w:rsidRDefault="009974B1">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A1A0D" w14:textId="59AC46E8" w:rsidR="00771FFF" w:rsidRDefault="00B44AED" w:rsidP="00C01A6B"/>
  <w:p w14:paraId="0F766095" w14:textId="77777777" w:rsidR="007F7CDE" w:rsidRDefault="007F7CDE">
    <w:pPr>
      <w:pStyle w:val="TAGTECNICI"/>
    </w:pPr>
  </w:p>
  <w:p w14:paraId="4B63F145" w14:textId="77777777" w:rsidR="007F7CDE" w:rsidRDefault="007F7CDE">
    <w:pPr>
      <w:pStyle w:val="TAGTECNICI"/>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28DC6" w14:textId="77777777" w:rsidR="009974B1" w:rsidRDefault="009974B1">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removePersonalInformation/>
  <w:removeDateAndTime/>
  <w:proofState w:spelling="clean" w:grammar="clean"/>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002"/>
    <w:rsid w:val="0000063E"/>
    <w:rsid w:val="0001439D"/>
    <w:rsid w:val="0003149E"/>
    <w:rsid w:val="00057993"/>
    <w:rsid w:val="000947C0"/>
    <w:rsid w:val="000B6268"/>
    <w:rsid w:val="001036E8"/>
    <w:rsid w:val="001105D3"/>
    <w:rsid w:val="00157EF6"/>
    <w:rsid w:val="0018372E"/>
    <w:rsid w:val="00191858"/>
    <w:rsid w:val="001F2258"/>
    <w:rsid w:val="002641AC"/>
    <w:rsid w:val="002769D7"/>
    <w:rsid w:val="00343D19"/>
    <w:rsid w:val="00345C3B"/>
    <w:rsid w:val="00402613"/>
    <w:rsid w:val="004A57D7"/>
    <w:rsid w:val="004E32DF"/>
    <w:rsid w:val="00515BF1"/>
    <w:rsid w:val="0053741A"/>
    <w:rsid w:val="00542449"/>
    <w:rsid w:val="00621002"/>
    <w:rsid w:val="00626DD0"/>
    <w:rsid w:val="00631586"/>
    <w:rsid w:val="00633D04"/>
    <w:rsid w:val="00636AC3"/>
    <w:rsid w:val="006439BB"/>
    <w:rsid w:val="006626D0"/>
    <w:rsid w:val="006A7623"/>
    <w:rsid w:val="006D6F46"/>
    <w:rsid w:val="006F5C17"/>
    <w:rsid w:val="00736E58"/>
    <w:rsid w:val="007F6294"/>
    <w:rsid w:val="007F7CDE"/>
    <w:rsid w:val="008126EC"/>
    <w:rsid w:val="0083054B"/>
    <w:rsid w:val="00886FE5"/>
    <w:rsid w:val="00890C93"/>
    <w:rsid w:val="008C0151"/>
    <w:rsid w:val="0098522E"/>
    <w:rsid w:val="009974B1"/>
    <w:rsid w:val="009F5889"/>
    <w:rsid w:val="00A21FD2"/>
    <w:rsid w:val="00AC7F2F"/>
    <w:rsid w:val="00B26A13"/>
    <w:rsid w:val="00B44AED"/>
    <w:rsid w:val="00B551A0"/>
    <w:rsid w:val="00BD695D"/>
    <w:rsid w:val="00BE5952"/>
    <w:rsid w:val="00C020EC"/>
    <w:rsid w:val="00C4390C"/>
    <w:rsid w:val="00C63EDF"/>
    <w:rsid w:val="00C856BF"/>
    <w:rsid w:val="00CA2C99"/>
    <w:rsid w:val="00D57C89"/>
    <w:rsid w:val="00D57C9F"/>
    <w:rsid w:val="00D62E1C"/>
    <w:rsid w:val="00D65892"/>
    <w:rsid w:val="00D761E5"/>
    <w:rsid w:val="00D91728"/>
    <w:rsid w:val="00DA02BD"/>
    <w:rsid w:val="00DC76E3"/>
    <w:rsid w:val="00E115D8"/>
    <w:rsid w:val="00E81DA4"/>
    <w:rsid w:val="00E82469"/>
    <w:rsid w:val="00F95CAE"/>
    <w:rsid w:val="00FB3C2C"/>
    <w:rsid w:val="00FD2B87"/>
    <w:rsid w:val="00FE3E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D489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E81DA4"/>
    <w:pPr>
      <w:pBdr>
        <w:top w:val="single" w:sz="4" w:space="1" w:color="auto"/>
      </w:pBdr>
      <w:tabs>
        <w:tab w:val="right" w:pos="9638"/>
      </w:tabs>
      <w:spacing w:line="360" w:lineRule="auto"/>
      <w:ind w:right="-2"/>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E81DA4"/>
    <w:rPr>
      <w:rFonts w:eastAsia="Times New Roman" w:cstheme="minorHAnsi"/>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basedOn w:val="Normale"/>
    <w:uiPriority w:val="1"/>
    <w:qFormat/>
    <w:rsid w:val="00B551A0"/>
    <w:pPr>
      <w:ind w:left="720"/>
      <w:contextualSpacing/>
    </w:pPr>
  </w:style>
  <w:style w:type="paragraph" w:styleId="Revisione">
    <w:name w:val="Revision"/>
    <w:hidden/>
    <w:uiPriority w:val="99"/>
    <w:semiHidden/>
    <w:rsid w:val="00DA02BD"/>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663</Words>
  <Characters>3783</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2024-02-15T11:53:00Z</dcterms:created>
  <dcterms:modified xsi:type="dcterms:W3CDTF">2024-12-15T08:54:00Z</dcterms:modified>
</cp:coreProperties>
</file>